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A0"/>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516B2E" w:rsidP="004C4F5E">
            <w:pPr>
              <w:rPr>
                <w:b/>
              </w:rPr>
            </w:pPr>
            <w:r>
              <w:rPr>
                <w:b/>
              </w:rPr>
              <w:t>Heritage Learners Level 3</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516B2E" w:rsidP="004C4F5E">
            <w:pPr>
              <w:rPr>
                <w:b/>
              </w:rPr>
            </w:pPr>
            <w:r>
              <w:rPr>
                <w:b/>
              </w:rPr>
              <w:t>Personal and Public Identities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516B2E" w:rsidP="000927CE">
            <w:pPr>
              <w:rPr>
                <w:b/>
              </w:rPr>
            </w:pPr>
            <w:r>
              <w:rPr>
                <w:b/>
              </w:rPr>
              <w:t>Latin American Identity</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4C4F5E" w:rsidRDefault="00C415E4" w:rsidP="00A4446A">
            <w:pPr>
              <w:widowControl w:val="0"/>
              <w:tabs>
                <w:tab w:val="left" w:pos="220"/>
              </w:tabs>
              <w:autoSpaceDE w:val="0"/>
              <w:autoSpaceDN w:val="0"/>
              <w:adjustRightInd w:val="0"/>
              <w:rPr>
                <w:rFonts w:cs="Verdana"/>
                <w:szCs w:val="22"/>
                <w:lang w:bidi="en-US"/>
              </w:rPr>
            </w:pPr>
            <w:r>
              <w:rPr>
                <w:rFonts w:cs="Verdana"/>
                <w:szCs w:val="22"/>
                <w:lang w:bidi="en-US"/>
              </w:rPr>
              <w:t>Students will be able to describe themselves and others and begin to understand the struggles that are present</w:t>
            </w:r>
            <w:del w:id="0" w:author="Laura Terrill" w:date="2012-04-04T13:26:00Z">
              <w:r w:rsidDel="00255E40">
                <w:rPr>
                  <w:rFonts w:cs="Verdana"/>
                  <w:szCs w:val="22"/>
                  <w:lang w:bidi="en-US"/>
                </w:rPr>
                <w:delText>ed</w:delText>
              </w:r>
            </w:del>
            <w:r>
              <w:rPr>
                <w:rFonts w:cs="Verdana"/>
                <w:szCs w:val="22"/>
                <w:lang w:bidi="en-US"/>
              </w:rPr>
              <w:t xml:space="preserve"> in modern-day Latin America.  They will be able to identify indigenous groups in Central and South America.  </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8953DF" w:rsidP="004C4F5E"/>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BE1088" w:rsidRDefault="00BE1088" w:rsidP="000E697C">
            <w:pPr>
              <w:rPr>
                <w:rFonts w:cs="Verdana"/>
                <w:szCs w:val="22"/>
                <w:lang w:bidi="en-US"/>
              </w:rPr>
            </w:pPr>
            <w:r>
              <w:rPr>
                <w:rFonts w:cs="Verdana"/>
                <w:szCs w:val="22"/>
                <w:lang w:bidi="en-US"/>
              </w:rPr>
              <w:t xml:space="preserve">Diversity presents challenges and </w:t>
            </w:r>
            <w:commentRangeStart w:id="1"/>
            <w:r>
              <w:rPr>
                <w:rFonts w:cs="Verdana"/>
                <w:szCs w:val="22"/>
                <w:lang w:bidi="en-US"/>
              </w:rPr>
              <w:t>benefits</w:t>
            </w:r>
            <w:commentRangeEnd w:id="1"/>
            <w:r w:rsidR="00255E40">
              <w:rPr>
                <w:rStyle w:val="CommentReference"/>
                <w:vanish/>
              </w:rPr>
              <w:commentReference w:id="1"/>
            </w:r>
            <w:r>
              <w:rPr>
                <w:rFonts w:cs="Verdana"/>
                <w:szCs w:val="22"/>
                <w:lang w:bidi="en-US"/>
              </w:rPr>
              <w:t>, as well as personal struggle with these varying identities.</w:t>
            </w:r>
          </w:p>
          <w:p w:rsidR="00BE1088" w:rsidRDefault="00BE1088" w:rsidP="000E697C">
            <w:pPr>
              <w:rPr>
                <w:rFonts w:cs="Verdana"/>
                <w:szCs w:val="22"/>
                <w:lang w:bidi="en-US"/>
              </w:rPr>
            </w:pPr>
            <w:r>
              <w:rPr>
                <w:rFonts w:cs="Verdana"/>
                <w:szCs w:val="22"/>
                <w:lang w:bidi="en-US"/>
              </w:rPr>
              <w:t>The change that the indigenous groups are facing in Latin America is difficult.</w:t>
            </w:r>
          </w:p>
          <w:p w:rsidR="00BE1088" w:rsidRDefault="00BE1088" w:rsidP="000E697C">
            <w:pPr>
              <w:rPr>
                <w:rFonts w:cs="Verdana"/>
                <w:szCs w:val="22"/>
                <w:lang w:bidi="en-US"/>
              </w:rPr>
            </w:pPr>
            <w:r>
              <w:rPr>
                <w:rFonts w:cs="Verdana"/>
                <w:szCs w:val="22"/>
                <w:lang w:bidi="en-US"/>
              </w:rPr>
              <w:t>Individualism is defined by each person through their culture, language, and personal history.</w:t>
            </w:r>
          </w:p>
          <w:p w:rsidR="008953DF" w:rsidRPr="00A4446A" w:rsidRDefault="008953DF" w:rsidP="000E697C">
            <w:pPr>
              <w:rPr>
                <w:rFonts w:cs="Verdana"/>
                <w:szCs w:val="22"/>
                <w:lang w:bidi="en-US"/>
              </w:rPr>
            </w:pPr>
          </w:p>
        </w:tc>
      </w:tr>
      <w:tr w:rsidR="008953DF" w:rsidRPr="00516B2E">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0E697C" w:rsidRDefault="00516B2E" w:rsidP="000E697C">
            <w:pPr>
              <w:rPr>
                <w:rFonts w:cs="Verdana"/>
                <w:szCs w:val="22"/>
                <w:lang w:bidi="en-US"/>
              </w:rPr>
            </w:pPr>
            <w:r w:rsidRPr="00516B2E">
              <w:rPr>
                <w:rFonts w:cs="Verdana"/>
                <w:szCs w:val="22"/>
                <w:lang w:bidi="en-US"/>
              </w:rPr>
              <w:t>What does it mean to be an individua</w:t>
            </w:r>
            <w:r>
              <w:rPr>
                <w:rFonts w:cs="Verdana"/>
                <w:szCs w:val="22"/>
                <w:lang w:bidi="en-US"/>
              </w:rPr>
              <w:t>list?</w:t>
            </w:r>
          </w:p>
          <w:p w:rsidR="00516B2E" w:rsidRPr="00516B2E" w:rsidRDefault="00516B2E" w:rsidP="000E697C">
            <w:pPr>
              <w:rPr>
                <w:rFonts w:cs="Verdana"/>
                <w:szCs w:val="22"/>
                <w:lang w:bidi="en-US"/>
              </w:rPr>
            </w:pPr>
            <w:r>
              <w:rPr>
                <w:rFonts w:cs="Verdana"/>
                <w:szCs w:val="22"/>
                <w:lang w:bidi="en-US"/>
              </w:rPr>
              <w:t xml:space="preserve">How </w:t>
            </w:r>
            <w:r w:rsidR="00BE1088">
              <w:rPr>
                <w:rFonts w:cs="Verdana"/>
                <w:szCs w:val="22"/>
                <w:lang w:bidi="en-US"/>
              </w:rPr>
              <w:t>is</w:t>
            </w:r>
            <w:r>
              <w:rPr>
                <w:rFonts w:cs="Verdana"/>
                <w:szCs w:val="22"/>
                <w:lang w:bidi="en-US"/>
              </w:rPr>
              <w:t xml:space="preserve"> identity </w:t>
            </w:r>
            <w:r w:rsidR="00BE1088">
              <w:rPr>
                <w:rFonts w:cs="Verdana"/>
                <w:szCs w:val="22"/>
                <w:lang w:bidi="en-US"/>
              </w:rPr>
              <w:t xml:space="preserve">revealed, discovered, and </w:t>
            </w:r>
            <w:r>
              <w:rPr>
                <w:rFonts w:cs="Verdana"/>
                <w:szCs w:val="22"/>
                <w:lang w:bidi="en-US"/>
              </w:rPr>
              <w:t>expressed in various situations?</w:t>
            </w:r>
          </w:p>
          <w:p w:rsidR="00516B2E" w:rsidRPr="00516B2E" w:rsidRDefault="00516B2E" w:rsidP="000E697C">
            <w:pPr>
              <w:rPr>
                <w:rFonts w:cs="Verdana"/>
                <w:szCs w:val="22"/>
                <w:lang w:bidi="en-US"/>
              </w:rPr>
            </w:pPr>
            <w:r>
              <w:rPr>
                <w:rFonts w:cs="Verdana"/>
                <w:szCs w:val="22"/>
                <w:lang w:bidi="en-US"/>
              </w:rPr>
              <w:t>How do language and culture influence identity?</w:t>
            </w:r>
          </w:p>
          <w:p w:rsidR="00BE1088" w:rsidRPr="00516B2E" w:rsidRDefault="00516B2E" w:rsidP="000E697C">
            <w:pPr>
              <w:rPr>
                <w:rFonts w:cs="Verdana"/>
                <w:szCs w:val="22"/>
                <w:lang w:bidi="en-US"/>
              </w:rPr>
            </w:pPr>
            <w:r>
              <w:rPr>
                <w:rFonts w:cs="Verdana"/>
                <w:szCs w:val="22"/>
                <w:lang w:bidi="en-US"/>
              </w:rPr>
              <w:t>How does one’s identity develop over time?</w:t>
            </w:r>
          </w:p>
          <w:p w:rsidR="008953DF" w:rsidRPr="00516B2E" w:rsidRDefault="008953DF" w:rsidP="000E697C">
            <w:pPr>
              <w:rPr>
                <w:rFonts w:cs="Verdana"/>
                <w:szCs w:val="22"/>
                <w:lang w:bidi="en-US"/>
              </w:rPr>
            </w:pP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0416AD">
        <w:trPr>
          <w:cantSplit/>
          <w:trHeight w:val="290"/>
        </w:trPr>
        <w:tc>
          <w:tcPr>
            <w:tcW w:w="4607" w:type="dxa"/>
            <w:gridSpan w:val="3"/>
          </w:tcPr>
          <w:p w:rsidR="000416AD" w:rsidRDefault="00516B2E" w:rsidP="00516B2E">
            <w:r>
              <w:t>Exchange information about yourself and others.</w:t>
            </w:r>
          </w:p>
        </w:tc>
        <w:tc>
          <w:tcPr>
            <w:tcW w:w="4249" w:type="dxa"/>
          </w:tcPr>
          <w:p w:rsidR="000416AD" w:rsidRDefault="00516B2E" w:rsidP="00C415E4">
            <w:r>
              <w:t>Describe physical traits</w:t>
            </w:r>
            <w:r w:rsidR="00C415E4">
              <w:t xml:space="preserve"> using new vocabulary and the verb ser.</w:t>
            </w:r>
          </w:p>
        </w:tc>
      </w:tr>
      <w:tr w:rsidR="00E35974">
        <w:trPr>
          <w:trHeight w:val="290"/>
        </w:trPr>
        <w:tc>
          <w:tcPr>
            <w:tcW w:w="4607" w:type="dxa"/>
            <w:gridSpan w:val="3"/>
          </w:tcPr>
          <w:p w:rsidR="00E35974" w:rsidRDefault="00516B2E" w:rsidP="000927CE">
            <w:r>
              <w:t>Identify individualism and contrast how it fits into Latin American identity.</w:t>
            </w:r>
          </w:p>
        </w:tc>
        <w:tc>
          <w:tcPr>
            <w:tcW w:w="4249" w:type="dxa"/>
            <w:vAlign w:val="center"/>
          </w:tcPr>
          <w:p w:rsidR="00E35974" w:rsidRPr="003A2700" w:rsidRDefault="00516B2E" w:rsidP="00F20B4A">
            <w:r>
              <w:t>Describe emotions</w:t>
            </w:r>
            <w:r w:rsidR="00C415E4">
              <w:t xml:space="preserve"> using vocabulary and the verb </w:t>
            </w:r>
            <w:proofErr w:type="spellStart"/>
            <w:r w:rsidR="00C415E4">
              <w:t>estar</w:t>
            </w:r>
            <w:proofErr w:type="spellEnd"/>
            <w:r w:rsidR="00C415E4">
              <w:t>.</w:t>
            </w:r>
          </w:p>
        </w:tc>
      </w:tr>
      <w:tr w:rsidR="00E35974">
        <w:trPr>
          <w:trHeight w:val="290"/>
        </w:trPr>
        <w:tc>
          <w:tcPr>
            <w:tcW w:w="4607" w:type="dxa"/>
            <w:gridSpan w:val="3"/>
          </w:tcPr>
          <w:p w:rsidR="00E35974" w:rsidRDefault="00516B2E" w:rsidP="000927CE">
            <w:r>
              <w:t>Compare Latin American indigenous cultures with your own identity</w:t>
            </w:r>
            <w:r w:rsidR="00C415E4">
              <w:t>.</w:t>
            </w:r>
          </w:p>
        </w:tc>
        <w:tc>
          <w:tcPr>
            <w:tcW w:w="4249" w:type="dxa"/>
          </w:tcPr>
          <w:p w:rsidR="00E35974" w:rsidRDefault="00C415E4">
            <w:r>
              <w:t>Correctly use p</w:t>
            </w:r>
            <w:r w:rsidR="00516B2E">
              <w:t>resent tense verbs</w:t>
            </w:r>
            <w:r>
              <w:t xml:space="preserve"> including irregulars.</w:t>
            </w:r>
          </w:p>
        </w:tc>
      </w:tr>
      <w:tr w:rsidR="00E35974">
        <w:trPr>
          <w:trHeight w:val="290"/>
        </w:trPr>
        <w:tc>
          <w:tcPr>
            <w:tcW w:w="4607" w:type="dxa"/>
            <w:gridSpan w:val="3"/>
          </w:tcPr>
          <w:p w:rsidR="00E35974" w:rsidRPr="003A2700" w:rsidRDefault="00516B2E" w:rsidP="000927CE">
            <w:r>
              <w:t>Compare and contrast other romance languages and indigenous languages with Spanish and personal identity.</w:t>
            </w:r>
          </w:p>
        </w:tc>
        <w:tc>
          <w:tcPr>
            <w:tcW w:w="4249" w:type="dxa"/>
          </w:tcPr>
          <w:p w:rsidR="00E35974" w:rsidRPr="003A2700" w:rsidRDefault="00C415E4">
            <w:r>
              <w:t>Identify the different levels and use verbs from Bloom’s taxonomy to question a variety of texts</w:t>
            </w:r>
            <w:r w:rsidR="004B5383">
              <w:t>,</w:t>
            </w:r>
            <w:r>
              <w:t xml:space="preserve"> fiction and non-fiction</w:t>
            </w:r>
          </w:p>
        </w:tc>
      </w:tr>
      <w:tr w:rsidR="00E35974">
        <w:trPr>
          <w:trHeight w:val="290"/>
        </w:trPr>
        <w:tc>
          <w:tcPr>
            <w:tcW w:w="4607" w:type="dxa"/>
            <w:gridSpan w:val="3"/>
          </w:tcPr>
          <w:p w:rsidR="00E35974" w:rsidRDefault="00516B2E" w:rsidP="000927CE">
            <w:r>
              <w:t>Consider the struggle of identity between Latin American cultures past and present.</w:t>
            </w:r>
          </w:p>
          <w:p w:rsidR="00656632" w:rsidRPr="003A2700" w:rsidRDefault="00656632" w:rsidP="000927CE"/>
        </w:tc>
        <w:tc>
          <w:tcPr>
            <w:tcW w:w="4249" w:type="dxa"/>
          </w:tcPr>
          <w:p w:rsidR="00E35974" w:rsidRPr="003A2700" w:rsidRDefault="004B5383" w:rsidP="00C415E4">
            <w:r>
              <w:t>Employ</w:t>
            </w:r>
            <w:r w:rsidR="00C415E4">
              <w:t xml:space="preserve"> the subjunctive tense using modes of emotion.</w:t>
            </w:r>
          </w:p>
        </w:tc>
      </w:tr>
      <w:tr w:rsidR="004B5383">
        <w:trPr>
          <w:trHeight w:val="290"/>
        </w:trPr>
        <w:tc>
          <w:tcPr>
            <w:tcW w:w="4607" w:type="dxa"/>
            <w:gridSpan w:val="3"/>
          </w:tcPr>
          <w:p w:rsidR="004B5383" w:rsidRDefault="004B5383" w:rsidP="000927CE"/>
        </w:tc>
        <w:tc>
          <w:tcPr>
            <w:tcW w:w="4249" w:type="dxa"/>
          </w:tcPr>
          <w:p w:rsidR="004B5383" w:rsidRDefault="004B5383" w:rsidP="00C415E4">
            <w:r>
              <w:t>Understand and use new vocabulary pertaining to Latin American identity in reading both fiction and non-fiction.</w:t>
            </w:r>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EC4337" w:rsidP="00EC4337">
            <w:r>
              <w:t>Read and listen to information describing people.  Complete a written activity combining the information with opinions and thoughts.</w:t>
            </w:r>
          </w:p>
        </w:tc>
      </w:tr>
      <w:tr w:rsidR="00F20B4A">
        <w:trPr>
          <w:cantSplit/>
          <w:trHeight w:val="290"/>
        </w:trPr>
        <w:tc>
          <w:tcPr>
            <w:tcW w:w="1713" w:type="dxa"/>
            <w:shd w:val="clear" w:color="auto" w:fill="D9D9D9" w:themeFill="background1" w:themeFillShade="D9"/>
            <w:vAlign w:val="center"/>
          </w:tcPr>
          <w:p w:rsidR="00F20B4A" w:rsidRDefault="00F20B4A" w:rsidP="000464A9">
            <w:r>
              <w:t>Interpersonal</w:t>
            </w:r>
          </w:p>
        </w:tc>
        <w:tc>
          <w:tcPr>
            <w:tcW w:w="7143" w:type="dxa"/>
            <w:gridSpan w:val="3"/>
            <w:shd w:val="clear" w:color="auto" w:fill="auto"/>
          </w:tcPr>
          <w:p w:rsidR="00F20B4A" w:rsidRDefault="00EC4337" w:rsidP="005F73AC">
            <w:r>
              <w:t xml:space="preserve">Respond to an oral conversation expressing positive and negative </w:t>
            </w:r>
            <w:commentRangeStart w:id="2"/>
            <w:r>
              <w:t>emotions</w:t>
            </w:r>
            <w:commentRangeEnd w:id="2"/>
            <w:r w:rsidR="00255E40">
              <w:rPr>
                <w:rStyle w:val="CommentReference"/>
                <w:vanish/>
              </w:rPr>
              <w:commentReference w:id="2"/>
            </w:r>
            <w:r>
              <w:t>.</w:t>
            </w:r>
          </w:p>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F20B4A" w:rsidRDefault="00EC4337" w:rsidP="00EC4337">
            <w:r>
              <w:t xml:space="preserve">Create a </w:t>
            </w:r>
            <w:proofErr w:type="spellStart"/>
            <w:r>
              <w:t>prezi</w:t>
            </w:r>
            <w:proofErr w:type="spellEnd"/>
            <w:r>
              <w:t xml:space="preserve"> about an indigenous group from Central or South America and present the information including the group’s challenges in present-day Latin </w:t>
            </w:r>
            <w:commentRangeStart w:id="3"/>
            <w:r>
              <w:t>America</w:t>
            </w:r>
            <w:commentRangeEnd w:id="3"/>
            <w:r w:rsidR="00255E40">
              <w:rPr>
                <w:rStyle w:val="CommentReference"/>
                <w:vanish/>
              </w:rPr>
              <w:commentReference w:id="3"/>
            </w:r>
            <w:r>
              <w:t>.</w:t>
            </w:r>
          </w:p>
        </w:tc>
      </w:tr>
      <w:tr w:rsidR="00E35974">
        <w:trPr>
          <w:trHeight w:val="432"/>
        </w:trPr>
        <w:tc>
          <w:tcPr>
            <w:tcW w:w="4607"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24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4607" w:type="dxa"/>
            <w:gridSpan w:val="3"/>
            <w:shd w:val="clear" w:color="auto" w:fill="auto"/>
          </w:tcPr>
          <w:p w:rsidR="00A43C28" w:rsidRDefault="004C7243" w:rsidP="005F73AC">
            <w:r>
              <w:t>Cornell-Notes/</w:t>
            </w:r>
            <w:bookmarkStart w:id="4" w:name="_GoBack"/>
            <w:bookmarkEnd w:id="4"/>
            <w:r>
              <w:t>written summaries.</w:t>
            </w:r>
            <w:r w:rsidR="00A43C28">
              <w:t xml:space="preserve"> </w:t>
            </w:r>
          </w:p>
          <w:p w:rsidR="00A43C28" w:rsidRDefault="00A43C28" w:rsidP="005F73AC">
            <w:r>
              <w:t>Complete pre-assessment and post-assessment of vocabulary knowledge.</w:t>
            </w:r>
          </w:p>
          <w:p w:rsidR="00E35974" w:rsidRPr="00BE012C" w:rsidRDefault="008210F6" w:rsidP="00C641E7">
            <w:r>
              <w:t>Write a personal statement describing themselves and their emotions about their personal identity.</w:t>
            </w:r>
          </w:p>
          <w:p w:rsidR="00E35974" w:rsidRPr="00BE012C" w:rsidRDefault="00E35974" w:rsidP="00BE012C">
            <w:pPr>
              <w:jc w:val="center"/>
            </w:pPr>
          </w:p>
        </w:tc>
        <w:tc>
          <w:tcPr>
            <w:tcW w:w="4249" w:type="dxa"/>
            <w:shd w:val="clear" w:color="auto" w:fill="auto"/>
          </w:tcPr>
          <w:p w:rsidR="00E35974" w:rsidRPr="00BE012C" w:rsidRDefault="00A43C28" w:rsidP="005847C9">
            <w:pPr>
              <w:pStyle w:val="ListParagraph"/>
              <w:ind w:left="360"/>
            </w:pPr>
            <w:r>
              <w:t>Create a poster about a poem of choice and the different components and complexities of the Latin American identity.</w:t>
            </w:r>
          </w:p>
          <w:p w:rsidR="00E35974" w:rsidRPr="00BE012C" w:rsidRDefault="00E35974" w:rsidP="00BE012C"/>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rsidRPr="00F3300D">
        <w:trPr>
          <w:trHeight w:val="432"/>
        </w:trPr>
        <w:tc>
          <w:tcPr>
            <w:tcW w:w="8856" w:type="dxa"/>
            <w:gridSpan w:val="4"/>
            <w:shd w:val="clear" w:color="auto" w:fill="auto"/>
            <w:vAlign w:val="center"/>
          </w:tcPr>
          <w:p w:rsidR="00E35974" w:rsidRDefault="00F3300D" w:rsidP="00F3300D">
            <w:pPr>
              <w:pStyle w:val="ListParagraph"/>
              <w:numPr>
                <w:ilvl w:val="0"/>
                <w:numId w:val="18"/>
                <w:numberingChange w:id="5" w:author="Laura Terrill" w:date="2012-04-04T13:26:00Z" w:original="%1:1:0:."/>
              </w:numPr>
            </w:pPr>
            <w:r>
              <w:t xml:space="preserve">Listen to song by </w:t>
            </w:r>
            <w:proofErr w:type="spellStart"/>
            <w:r>
              <w:t>Calle</w:t>
            </w:r>
            <w:proofErr w:type="spellEnd"/>
            <w:r>
              <w:t xml:space="preserve"> 13 and add other adjectives to describe Latin American identity.  Discuss in small groups the issues that modern-day Latin Americans may encounter, along with historical references from the song.</w:t>
            </w:r>
          </w:p>
          <w:p w:rsidR="00F3300D" w:rsidRDefault="00F3300D" w:rsidP="00F3300D">
            <w:pPr>
              <w:pStyle w:val="ListParagraph"/>
              <w:numPr>
                <w:ilvl w:val="0"/>
                <w:numId w:val="18"/>
                <w:numberingChange w:id="6" w:author="Laura Terrill" w:date="2012-04-04T13:26:00Z" w:original="%1:2:0:."/>
              </w:numPr>
            </w:pPr>
            <w:r>
              <w:t>Describe yourself and your family orally and in written expression using vocabulary from Unit I.</w:t>
            </w:r>
            <w:r w:rsidR="008E717F">
              <w:t xml:space="preserve">  Students will be expected to use the verbs ser and </w:t>
            </w:r>
            <w:proofErr w:type="spellStart"/>
            <w:r w:rsidR="008E717F">
              <w:t>estar</w:t>
            </w:r>
            <w:proofErr w:type="spellEnd"/>
            <w:r w:rsidR="008E717F">
              <w:t xml:space="preserve"> correctly in both oral and written expressions in context.</w:t>
            </w:r>
          </w:p>
          <w:p w:rsidR="00F3300D" w:rsidRDefault="00F3300D" w:rsidP="00F3300D">
            <w:pPr>
              <w:pStyle w:val="ListParagraph"/>
              <w:numPr>
                <w:ilvl w:val="0"/>
                <w:numId w:val="18"/>
                <w:numberingChange w:id="7" w:author="Laura Terrill" w:date="2012-04-04T13:26:00Z" w:original="%1:3:0:."/>
              </w:numPr>
            </w:pPr>
            <w:r w:rsidRPr="00F3300D">
              <w:rPr>
                <w:lang w:val="es-MX"/>
              </w:rPr>
              <w:t xml:space="preserve">Read “Poblaciones indígenas latinoamericanas” on p. </w:t>
            </w:r>
            <w:r>
              <w:rPr>
                <w:lang w:val="es-MX"/>
              </w:rPr>
              <w:t xml:space="preserve">3-4 in text.  </w:t>
            </w:r>
            <w:r w:rsidRPr="00F3300D">
              <w:t>Have students do jigsaw reading activit</w:t>
            </w:r>
            <w:r>
              <w:t xml:space="preserve">y in groups of 3-4.  Having presented the levels of Bloom’s taxonomy in Spanish, students will identify levels 1-3 of questioning from the handout.  </w:t>
            </w:r>
          </w:p>
          <w:p w:rsidR="00F3300D" w:rsidRDefault="00F3300D" w:rsidP="00F3300D">
            <w:pPr>
              <w:pStyle w:val="ListParagraph"/>
              <w:numPr>
                <w:ilvl w:val="0"/>
                <w:numId w:val="18"/>
                <w:numberingChange w:id="8" w:author="Laura Terrill" w:date="2012-04-04T13:26:00Z" w:original="%1:4:0:."/>
              </w:numPr>
            </w:pPr>
            <w:r w:rsidRPr="00F3300D">
              <w:rPr>
                <w:lang w:val="es-MX"/>
              </w:rPr>
              <w:t xml:space="preserve">Read “La máscara mexicana” by </w:t>
            </w:r>
            <w:r>
              <w:rPr>
                <w:lang w:val="es-MX"/>
              </w:rPr>
              <w:t xml:space="preserve">Octavio Paz.  </w:t>
            </w:r>
            <w:r w:rsidRPr="00F3300D">
              <w:t>Students will discuss in small groups the identity crisis and expand it to include all Spanish-speakers and indigenous groups in Latin America.</w:t>
            </w:r>
            <w:r>
              <w:t xml:space="preserve">  Groups will prepare written documentation of the discussion.</w:t>
            </w:r>
            <w:r w:rsidR="008E717F">
              <w:t xml:space="preserve">  Individual students will also prepare a “</w:t>
            </w:r>
            <w:proofErr w:type="spellStart"/>
            <w:r w:rsidR="008E717F">
              <w:t>máscara</w:t>
            </w:r>
            <w:proofErr w:type="spellEnd"/>
            <w:r w:rsidR="008E717F">
              <w:t>” of their own to present to class informally about their own Latin American identity.</w:t>
            </w:r>
          </w:p>
          <w:p w:rsidR="00F3300D" w:rsidRPr="00F3300D" w:rsidRDefault="00F3300D" w:rsidP="00F3300D">
            <w:pPr>
              <w:pStyle w:val="ListParagraph"/>
              <w:numPr>
                <w:ilvl w:val="0"/>
                <w:numId w:val="18"/>
                <w:numberingChange w:id="9" w:author="Laura Terrill" w:date="2012-04-04T13:26:00Z" w:original="%1:5:0:."/>
              </w:numPr>
            </w:pPr>
            <w:r w:rsidRPr="00F3300D">
              <w:t xml:space="preserve">Watch “Bolivia” </w:t>
            </w:r>
            <w:proofErr w:type="spellStart"/>
            <w:r w:rsidRPr="00F3300D">
              <w:t>Globetrekker</w:t>
            </w:r>
            <w:proofErr w:type="spellEnd"/>
            <w:r w:rsidRPr="00F3300D">
              <w:t xml:space="preserve"> episode.  The class will pay particular attention to the various indigenous groups presented and how modern-day life is changing their lifestyles.</w:t>
            </w:r>
          </w:p>
          <w:p w:rsidR="00F3300D" w:rsidRDefault="00F3300D" w:rsidP="00F3300D">
            <w:pPr>
              <w:pStyle w:val="ListParagraph"/>
              <w:numPr>
                <w:ilvl w:val="0"/>
                <w:numId w:val="18"/>
                <w:numberingChange w:id="10" w:author="Laura Terrill" w:date="2012-04-04T13:26:00Z" w:original="%1:6:0:."/>
              </w:numPr>
            </w:pPr>
            <w:r>
              <w:t xml:space="preserve">Students will listen to a sampling of the </w:t>
            </w:r>
            <w:proofErr w:type="spellStart"/>
            <w:r>
              <w:t>quechua</w:t>
            </w:r>
            <w:proofErr w:type="spellEnd"/>
            <w:r>
              <w:t xml:space="preserve"> language from South America then read the poem “¿</w:t>
            </w:r>
            <w:proofErr w:type="spellStart"/>
            <w:r>
              <w:t>Quién</w:t>
            </w:r>
            <w:proofErr w:type="spellEnd"/>
            <w:r>
              <w:t xml:space="preserve"> </w:t>
            </w:r>
            <w:proofErr w:type="spellStart"/>
            <w:r>
              <w:t>sabe</w:t>
            </w:r>
            <w:proofErr w:type="spellEnd"/>
            <w:r>
              <w:t xml:space="preserve">?” in text p. 17.  They will identify the message of the poem and link it to the </w:t>
            </w:r>
            <w:proofErr w:type="spellStart"/>
            <w:r>
              <w:t>Globetrekker</w:t>
            </w:r>
            <w:proofErr w:type="spellEnd"/>
            <w:r>
              <w:t xml:space="preserve"> video.  Students will also read “</w:t>
            </w:r>
            <w:proofErr w:type="spellStart"/>
            <w:r>
              <w:t>Walimai</w:t>
            </w:r>
            <w:proofErr w:type="spellEnd"/>
            <w:r>
              <w:t>” by Isa</w:t>
            </w:r>
            <w:r w:rsidR="008E717F">
              <w:t xml:space="preserve">bel </w:t>
            </w:r>
            <w:proofErr w:type="spellStart"/>
            <w:r w:rsidR="008E717F">
              <w:t>Allende</w:t>
            </w:r>
            <w:proofErr w:type="spellEnd"/>
            <w:r w:rsidR="008E717F">
              <w:t xml:space="preserve"> (text p 22) and compare/contrast the message from the story and the poem.</w:t>
            </w:r>
          </w:p>
          <w:p w:rsidR="008E717F" w:rsidRDefault="008E717F" w:rsidP="00F3300D">
            <w:pPr>
              <w:pStyle w:val="ListParagraph"/>
              <w:numPr>
                <w:ilvl w:val="0"/>
                <w:numId w:val="18"/>
                <w:numberingChange w:id="11" w:author="Laura Terrill" w:date="2012-04-04T13:26:00Z" w:original="%1:7:0:."/>
              </w:numPr>
            </w:pPr>
            <w:r>
              <w:t xml:space="preserve">Class will brainstorm adjectives, including presented vocabulary from Unit I, that describe a </w:t>
            </w:r>
            <w:commentRangeStart w:id="12"/>
            <w:r>
              <w:t>hero</w:t>
            </w:r>
            <w:commentRangeEnd w:id="12"/>
            <w:r w:rsidR="009745B8">
              <w:rPr>
                <w:rStyle w:val="CommentReference"/>
                <w:vanish/>
              </w:rPr>
              <w:commentReference w:id="12"/>
            </w:r>
            <w:r>
              <w:t xml:space="preserve">.  What would they want the hero to </w:t>
            </w:r>
            <w:r w:rsidRPr="008E717F">
              <w:rPr>
                <w:i/>
              </w:rPr>
              <w:t>do</w:t>
            </w:r>
            <w:r>
              <w:t xml:space="preserve">?  What </w:t>
            </w:r>
            <w:r w:rsidRPr="008E717F">
              <w:rPr>
                <w:i/>
              </w:rPr>
              <w:t>recommendations</w:t>
            </w:r>
            <w:r>
              <w:t xml:space="preserve"> do they have for the hero?  Do they </w:t>
            </w:r>
            <w:r w:rsidRPr="008E717F">
              <w:rPr>
                <w:i/>
              </w:rPr>
              <w:t>wish</w:t>
            </w:r>
            <w:r>
              <w:t xml:space="preserve"> they were a hero?  Class discussion will lead to information given by students and teacher on the subjunctive tense.  When is it used?  How is it formed?  Students will aid teacher on the rules and use of the subjunctive tense.  Students will then write a paragraph about their own personal hero and include the subjunctive and appropriate vocabulary.</w:t>
            </w:r>
          </w:p>
          <w:p w:rsidR="008E717F" w:rsidRPr="00F3300D" w:rsidRDefault="000B0A36" w:rsidP="00F3300D">
            <w:pPr>
              <w:pStyle w:val="ListParagraph"/>
              <w:numPr>
                <w:ilvl w:val="0"/>
                <w:numId w:val="18"/>
                <w:numberingChange w:id="13" w:author="Laura Terrill" w:date="2012-04-04T13:26:00Z" w:original="%1:8:0:."/>
              </w:numPr>
            </w:pPr>
            <w:r>
              <w:t>Students will respond in written form to the question “What does it mean to be an individual?” and share/report out to the class.  The class will read in small groups their text p 388-391 and re-discuss the primary question.  Then students will contemplate several works of art that have Latin American identity themes.  The students will choose one work of art and communicate its message both orally and in written form.  Can the link of individualism and Latin American identity be seen in the work of art?  How?</w:t>
            </w:r>
          </w:p>
          <w:p w:rsidR="00E35974" w:rsidRPr="00F3300D" w:rsidRDefault="00E35974" w:rsidP="00AF6698">
            <w:pPr>
              <w:rPr>
                <w:rFonts w:cs="Verdana"/>
                <w:szCs w:val="22"/>
                <w:lang w:bidi="en-US"/>
              </w:rPr>
            </w:pPr>
          </w:p>
          <w:p w:rsidR="00E35974" w:rsidRPr="00F3300D" w:rsidRDefault="00E35974" w:rsidP="00AF6698">
            <w:pPr>
              <w:jc w:val="center"/>
            </w:pPr>
          </w:p>
        </w:tc>
      </w:tr>
      <w:tr w:rsidR="006962FC" w:rsidRPr="008E717F">
        <w:trPr>
          <w:trHeight w:val="432"/>
        </w:trPr>
        <w:tc>
          <w:tcPr>
            <w:tcW w:w="8856" w:type="dxa"/>
            <w:gridSpan w:val="4"/>
            <w:shd w:val="solid" w:color="FFFF00" w:fill="auto"/>
            <w:vAlign w:val="center"/>
          </w:tcPr>
          <w:p w:rsidR="006962FC" w:rsidRPr="008E717F" w:rsidRDefault="006962FC" w:rsidP="006962FC">
            <w:pPr>
              <w:jc w:val="center"/>
            </w:pPr>
            <w:r w:rsidRPr="008E717F">
              <w:t>Resources</w:t>
            </w:r>
          </w:p>
        </w:tc>
      </w:tr>
      <w:tr w:rsidR="006962FC" w:rsidRPr="000B0A36">
        <w:trPr>
          <w:trHeight w:val="432"/>
        </w:trPr>
        <w:tc>
          <w:tcPr>
            <w:tcW w:w="8856" w:type="dxa"/>
            <w:gridSpan w:val="4"/>
            <w:shd w:val="clear" w:color="auto" w:fill="auto"/>
            <w:vAlign w:val="center"/>
          </w:tcPr>
          <w:p w:rsidR="006962FC" w:rsidRPr="004C7243" w:rsidRDefault="003C3B2D" w:rsidP="00AF6698">
            <w:pPr>
              <w:rPr>
                <w:lang w:val="es-MX"/>
              </w:rPr>
            </w:pPr>
            <w:r w:rsidRPr="004C7243">
              <w:rPr>
                <w:lang w:val="es-MX"/>
              </w:rPr>
              <w:t>Cuaderno para hispanohablantes-</w:t>
            </w:r>
            <w:r w:rsidRPr="004C7243">
              <w:rPr>
                <w:i/>
                <w:lang w:val="es-MX"/>
              </w:rPr>
              <w:t>Avancemos 3</w:t>
            </w:r>
          </w:p>
          <w:p w:rsidR="003C3B2D" w:rsidRPr="00F3300D" w:rsidRDefault="003C3B2D" w:rsidP="00AF6698">
            <w:pPr>
              <w:rPr>
                <w:i/>
                <w:lang w:val="es-MX"/>
              </w:rPr>
            </w:pPr>
            <w:r w:rsidRPr="004C7243">
              <w:rPr>
                <w:i/>
                <w:lang w:val="es-MX"/>
              </w:rPr>
              <w:t>Contemporary Latin American Literatu</w:t>
            </w:r>
            <w:r w:rsidRPr="00F3300D">
              <w:rPr>
                <w:i/>
                <w:lang w:val="es-MX"/>
              </w:rPr>
              <w:t>re</w:t>
            </w:r>
          </w:p>
          <w:p w:rsidR="003C3B2D" w:rsidRDefault="003C3B2D" w:rsidP="00AF6698">
            <w:pPr>
              <w:rPr>
                <w:lang w:val="es-MX"/>
              </w:rPr>
            </w:pPr>
            <w:r w:rsidRPr="00F3300D">
              <w:rPr>
                <w:i/>
                <w:lang w:val="es-MX"/>
              </w:rPr>
              <w:t>Convocaci</w:t>
            </w:r>
            <w:r w:rsidRPr="004C7243">
              <w:rPr>
                <w:i/>
                <w:lang w:val="es-MX"/>
              </w:rPr>
              <w:t>ón de palabras</w:t>
            </w:r>
            <w:r w:rsidRPr="004C7243">
              <w:rPr>
                <w:lang w:val="es-MX"/>
              </w:rPr>
              <w:t>—lectur</w:t>
            </w:r>
            <w:r>
              <w:rPr>
                <w:lang w:val="es-MX"/>
              </w:rPr>
              <w:t>a y redacción</w:t>
            </w:r>
          </w:p>
          <w:p w:rsidR="003C3B2D" w:rsidRPr="004B5383" w:rsidRDefault="003C3B2D" w:rsidP="00AF6698">
            <w:pPr>
              <w:rPr>
                <w:i/>
                <w:lang w:val="es-MX"/>
              </w:rPr>
            </w:pPr>
            <w:r w:rsidRPr="004B5383">
              <w:rPr>
                <w:i/>
                <w:lang w:val="es-MX"/>
              </w:rPr>
              <w:t>Descubre-lengua y cultura del mundo hispánico</w:t>
            </w:r>
          </w:p>
          <w:p w:rsidR="003C3B2D" w:rsidRDefault="003C3B2D" w:rsidP="00AF6698">
            <w:pPr>
              <w:rPr>
                <w:lang w:val="es-MX"/>
              </w:rPr>
            </w:pPr>
            <w:r w:rsidRPr="004B5383">
              <w:rPr>
                <w:i/>
                <w:lang w:val="es-MX"/>
              </w:rPr>
              <w:t>El español para nosotros</w:t>
            </w:r>
            <w:r>
              <w:rPr>
                <w:lang w:val="es-MX"/>
              </w:rPr>
              <w:t>-nivel 2 libro y cuaderno</w:t>
            </w:r>
          </w:p>
          <w:p w:rsidR="00F3300D" w:rsidRPr="004C7243" w:rsidRDefault="007719BF" w:rsidP="00AF6698">
            <w:hyperlink r:id="rId6" w:history="1">
              <w:r w:rsidR="00F3300D" w:rsidRPr="004C7243">
                <w:rPr>
                  <w:rStyle w:val="Hyperlink"/>
                </w:rPr>
                <w:t>www.zam</w:t>
              </w:r>
              <w:r w:rsidR="00F3300D" w:rsidRPr="004C7243">
                <w:rPr>
                  <w:rStyle w:val="Hyperlink"/>
                </w:rPr>
                <w:t>b</w:t>
              </w:r>
              <w:r w:rsidR="00F3300D" w:rsidRPr="004C7243">
                <w:rPr>
                  <w:rStyle w:val="Hyperlink"/>
                </w:rPr>
                <w:t>ombazo.com</w:t>
              </w:r>
            </w:hyperlink>
          </w:p>
          <w:p w:rsidR="00F3300D" w:rsidRPr="004C7243" w:rsidRDefault="00F3300D" w:rsidP="00AF6698">
            <w:r w:rsidRPr="004C7243">
              <w:t xml:space="preserve">“Bolivia” </w:t>
            </w:r>
            <w:proofErr w:type="spellStart"/>
            <w:r w:rsidRPr="004C7243">
              <w:rPr>
                <w:i/>
              </w:rPr>
              <w:t>Globetrekker</w:t>
            </w:r>
            <w:proofErr w:type="spellEnd"/>
            <w:r w:rsidRPr="004C7243">
              <w:t xml:space="preserve"> video</w:t>
            </w:r>
          </w:p>
          <w:p w:rsidR="000B0A36" w:rsidRPr="000B0A36" w:rsidRDefault="000B0A36" w:rsidP="00AF6698">
            <w:r w:rsidRPr="000B0A36">
              <w:t>Various internet sites about indigenous cultures</w:t>
            </w:r>
          </w:p>
          <w:p w:rsidR="00F3300D" w:rsidRPr="000B0A36" w:rsidRDefault="00F3300D" w:rsidP="00AF6698"/>
          <w:p w:rsidR="006962FC" w:rsidRPr="000B0A36" w:rsidRDefault="006962FC" w:rsidP="00AF6698"/>
        </w:tc>
      </w:tr>
    </w:tbl>
    <w:p w:rsidR="000B7F32" w:rsidRDefault="000B7F32" w:rsidP="004D4008">
      <w:pPr>
        <w:numPr>
          <w:ins w:id="14" w:author="Laura Terrill" w:date="2012-04-04T13:35:00Z"/>
        </w:numPr>
        <w:rPr>
          <w:ins w:id="15" w:author="Laura Terrill" w:date="2012-04-04T13:35:00Z"/>
        </w:rPr>
      </w:pPr>
    </w:p>
    <w:p w:rsidR="00255E40" w:rsidRDefault="00255E40" w:rsidP="004D4008">
      <w:pPr>
        <w:numPr>
          <w:ins w:id="16" w:author="Laura Terrill" w:date="2012-04-04T13:35:00Z"/>
        </w:numPr>
        <w:rPr>
          <w:ins w:id="17" w:author="Laura Terrill" w:date="2012-04-04T13:35:00Z"/>
        </w:rPr>
      </w:pPr>
    </w:p>
    <w:p w:rsidR="00255E40" w:rsidRPr="000B0A36" w:rsidRDefault="00255E40" w:rsidP="004D4008"/>
    <w:sectPr w:rsidR="00255E40" w:rsidRPr="000B0A36" w:rsidSect="000B7F32">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Laura Terrill" w:date="2012-04-04T13:27:00Z" w:initials="LT">
    <w:p w:rsidR="00255E40" w:rsidRDefault="00255E40">
      <w:pPr>
        <w:pStyle w:val="CommentText"/>
      </w:pPr>
      <w:r>
        <w:rPr>
          <w:rStyle w:val="CommentReference"/>
        </w:rPr>
        <w:annotationRef/>
      </w:r>
      <w:r>
        <w:t xml:space="preserve">I might end the sentence here instead of qualifying it. </w:t>
      </w:r>
    </w:p>
  </w:comment>
  <w:comment w:id="2" w:author="Laura Terrill" w:date="2012-04-04T13:31:00Z" w:initials="LT">
    <w:p w:rsidR="00255E40" w:rsidRDefault="00255E40">
      <w:pPr>
        <w:pStyle w:val="CommentText"/>
      </w:pPr>
      <w:r>
        <w:rPr>
          <w:rStyle w:val="CommentReference"/>
        </w:rPr>
        <w:annotationRef/>
      </w:r>
      <w:r>
        <w:t xml:space="preserve">Would this conversation be based on the new content they are learning? </w:t>
      </w:r>
    </w:p>
  </w:comment>
  <w:comment w:id="3" w:author="Laura Terrill" w:date="2012-04-04T13:32:00Z" w:initials="LT">
    <w:p w:rsidR="00255E40" w:rsidRDefault="00255E40">
      <w:pPr>
        <w:pStyle w:val="CommentText"/>
      </w:pPr>
      <w:r>
        <w:rPr>
          <w:rStyle w:val="CommentReference"/>
        </w:rPr>
        <w:annotationRef/>
      </w:r>
      <w:r>
        <w:t xml:space="preserve">Could they have choice in the type of presentation? It might be a good idea to have them create digital stories that could be used by regular Spanish students. </w:t>
      </w:r>
    </w:p>
  </w:comment>
  <w:comment w:id="12" w:author="Laura Terrill" w:date="2012-04-04T13:52:00Z" w:initials="LT">
    <w:p w:rsidR="009745B8" w:rsidRDefault="009745B8">
      <w:pPr>
        <w:pStyle w:val="CommentText"/>
      </w:pPr>
      <w:r>
        <w:rPr>
          <w:rStyle w:val="CommentReference"/>
        </w:rPr>
        <w:annotationRef/>
      </w:r>
      <w:r>
        <w:t xml:space="preserve">Consider using some of the Spanish videos for CNN Heroes to start the discussion. </w:t>
      </w:r>
    </w:p>
    <w:p w:rsidR="009745B8" w:rsidRDefault="009745B8">
      <w:pPr>
        <w:pStyle w:val="CommentText"/>
      </w:pPr>
    </w:p>
    <w:p w:rsidR="009745B8" w:rsidRDefault="009745B8">
      <w:pPr>
        <w:pStyle w:val="CommentText"/>
      </w:pPr>
      <w:r>
        <w:t xml:space="preserve">Class might also research and identify a hero from their current community.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9">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2">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1B507E0"/>
    <w:multiLevelType w:val="hybridMultilevel"/>
    <w:tmpl w:val="A6AE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7">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11"/>
  </w:num>
  <w:num w:numId="4">
    <w:abstractNumId w:val="2"/>
  </w:num>
  <w:num w:numId="5">
    <w:abstractNumId w:val="5"/>
  </w:num>
  <w:num w:numId="6">
    <w:abstractNumId w:val="3"/>
  </w:num>
  <w:num w:numId="7">
    <w:abstractNumId w:val="4"/>
  </w:num>
  <w:num w:numId="8">
    <w:abstractNumId w:val="6"/>
  </w:num>
  <w:num w:numId="9">
    <w:abstractNumId w:val="7"/>
  </w:num>
  <w:num w:numId="10">
    <w:abstractNumId w:val="0"/>
  </w:num>
  <w:num w:numId="11">
    <w:abstractNumId w:val="16"/>
  </w:num>
  <w:num w:numId="12">
    <w:abstractNumId w:val="1"/>
  </w:num>
  <w:num w:numId="13">
    <w:abstractNumId w:val="15"/>
  </w:num>
  <w:num w:numId="14">
    <w:abstractNumId w:val="10"/>
  </w:num>
  <w:num w:numId="15">
    <w:abstractNumId w:val="12"/>
  </w:num>
  <w:num w:numId="16">
    <w:abstractNumId w:val="9"/>
  </w:num>
  <w:num w:numId="17">
    <w:abstractNumId w:val="13"/>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trackRevisions/>
  <w:doNotTrackMove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0B7F32"/>
    <w:rsid w:val="00000153"/>
    <w:rsid w:val="000416AD"/>
    <w:rsid w:val="000464A9"/>
    <w:rsid w:val="000569DF"/>
    <w:rsid w:val="000927CE"/>
    <w:rsid w:val="000A06AA"/>
    <w:rsid w:val="000B0A36"/>
    <w:rsid w:val="000B7F32"/>
    <w:rsid w:val="000E697C"/>
    <w:rsid w:val="000E77B0"/>
    <w:rsid w:val="0014106E"/>
    <w:rsid w:val="001C4C00"/>
    <w:rsid w:val="00255E40"/>
    <w:rsid w:val="002D2623"/>
    <w:rsid w:val="002F2147"/>
    <w:rsid w:val="003C3B2D"/>
    <w:rsid w:val="00494341"/>
    <w:rsid w:val="004B5383"/>
    <w:rsid w:val="004C4F5E"/>
    <w:rsid w:val="004C7243"/>
    <w:rsid w:val="004D4008"/>
    <w:rsid w:val="00516B2E"/>
    <w:rsid w:val="005725BA"/>
    <w:rsid w:val="0057718E"/>
    <w:rsid w:val="005847C9"/>
    <w:rsid w:val="005A45F0"/>
    <w:rsid w:val="005F73AC"/>
    <w:rsid w:val="0062268B"/>
    <w:rsid w:val="00656632"/>
    <w:rsid w:val="006962FC"/>
    <w:rsid w:val="007719BF"/>
    <w:rsid w:val="00777251"/>
    <w:rsid w:val="008210F6"/>
    <w:rsid w:val="00837CB1"/>
    <w:rsid w:val="0086562A"/>
    <w:rsid w:val="008953DF"/>
    <w:rsid w:val="008E717F"/>
    <w:rsid w:val="009745B8"/>
    <w:rsid w:val="00A07441"/>
    <w:rsid w:val="00A43C28"/>
    <w:rsid w:val="00A4446A"/>
    <w:rsid w:val="00AA17EA"/>
    <w:rsid w:val="00AF6698"/>
    <w:rsid w:val="00B55229"/>
    <w:rsid w:val="00BE012C"/>
    <w:rsid w:val="00BE1088"/>
    <w:rsid w:val="00C40242"/>
    <w:rsid w:val="00C415E4"/>
    <w:rsid w:val="00C641E7"/>
    <w:rsid w:val="00CA7F8E"/>
    <w:rsid w:val="00D21EED"/>
    <w:rsid w:val="00E35974"/>
    <w:rsid w:val="00EC4337"/>
    <w:rsid w:val="00F20B4A"/>
    <w:rsid w:val="00F3300D"/>
    <w:rsid w:val="00FB1F6D"/>
  </w:rsids>
  <m:mathPr>
    <m:mathFont m:val="Comic Sans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149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6592C"/>
    <w:rPr>
      <w:rFonts w:ascii="Lucida Grande" w:hAnsi="Lucida Grande"/>
      <w:sz w:val="18"/>
      <w:szCs w:val="18"/>
    </w:rPr>
  </w:style>
  <w:style w:type="character" w:customStyle="1" w:styleId="BalloonTextChar">
    <w:name w:val="Balloon Text Char"/>
    <w:basedOn w:val="DefaultParagraphFont"/>
    <w:link w:val="BalloonText"/>
    <w:uiPriority w:val="99"/>
    <w:semiHidden/>
    <w:rsid w:val="00D6592C"/>
    <w:rPr>
      <w:rFonts w:ascii="Lucida Grande" w:hAnsi="Lucida Grande"/>
      <w:sz w:val="18"/>
      <w:szCs w:val="18"/>
    </w:rPr>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Hyperlink">
    <w:name w:val="Hyperlink"/>
    <w:basedOn w:val="DefaultParagraphFont"/>
    <w:uiPriority w:val="99"/>
    <w:unhideWhenUsed/>
    <w:rsid w:val="00F3300D"/>
    <w:rPr>
      <w:color w:val="0000FF" w:themeColor="hyperlink"/>
      <w:u w:val="single"/>
    </w:rPr>
  </w:style>
  <w:style w:type="character" w:styleId="CommentReference">
    <w:name w:val="annotation reference"/>
    <w:basedOn w:val="DefaultParagraphFont"/>
    <w:uiPriority w:val="99"/>
    <w:semiHidden/>
    <w:unhideWhenUsed/>
    <w:rsid w:val="00255E40"/>
    <w:rPr>
      <w:sz w:val="18"/>
      <w:szCs w:val="18"/>
    </w:rPr>
  </w:style>
  <w:style w:type="paragraph" w:styleId="CommentText">
    <w:name w:val="annotation text"/>
    <w:basedOn w:val="Normal"/>
    <w:link w:val="CommentTextChar"/>
    <w:uiPriority w:val="99"/>
    <w:semiHidden/>
    <w:unhideWhenUsed/>
    <w:rsid w:val="00255E40"/>
  </w:style>
  <w:style w:type="character" w:customStyle="1" w:styleId="CommentTextChar">
    <w:name w:val="Comment Text Char"/>
    <w:basedOn w:val="DefaultParagraphFont"/>
    <w:link w:val="CommentText"/>
    <w:uiPriority w:val="99"/>
    <w:semiHidden/>
    <w:rsid w:val="00255E40"/>
    <w:rPr>
      <w:sz w:val="24"/>
      <w:szCs w:val="24"/>
    </w:rPr>
  </w:style>
  <w:style w:type="paragraph" w:styleId="CommentSubject">
    <w:name w:val="annotation subject"/>
    <w:basedOn w:val="CommentText"/>
    <w:next w:val="CommentText"/>
    <w:link w:val="CommentSubjectChar"/>
    <w:uiPriority w:val="99"/>
    <w:semiHidden/>
    <w:unhideWhenUsed/>
    <w:rsid w:val="00255E40"/>
    <w:rPr>
      <w:b/>
      <w:bCs/>
      <w:sz w:val="20"/>
      <w:szCs w:val="20"/>
    </w:rPr>
  </w:style>
  <w:style w:type="character" w:customStyle="1" w:styleId="CommentSubjectChar">
    <w:name w:val="Comment Subject Char"/>
    <w:basedOn w:val="CommentTextChar"/>
    <w:link w:val="CommentSubject"/>
    <w:uiPriority w:val="99"/>
    <w:semiHidden/>
    <w:rsid w:val="00255E40"/>
    <w:rPr>
      <w:b/>
      <w:bCs/>
    </w:rPr>
  </w:style>
  <w:style w:type="character" w:styleId="FollowedHyperlink">
    <w:name w:val="FollowedHyperlink"/>
    <w:basedOn w:val="DefaultParagraphFont"/>
    <w:rsid w:val="00255E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www.zambombazo.com"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852</Words>
  <Characters>4861</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3</cp:revision>
  <cp:lastPrinted>2011-05-25T18:25:00Z</cp:lastPrinted>
  <dcterms:created xsi:type="dcterms:W3CDTF">2012-04-04T17:26:00Z</dcterms:created>
  <dcterms:modified xsi:type="dcterms:W3CDTF">2012-04-04T17:52:00Z</dcterms:modified>
</cp:coreProperties>
</file>